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25C" w:rsidRDefault="00C169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Приложение № 2 </w:t>
      </w:r>
    </w:p>
    <w:p w:rsidR="00E7425C" w:rsidRDefault="00C169B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к </w:t>
      </w:r>
      <w:r w:rsidR="002A54BE">
        <w:rPr>
          <w:rFonts w:ascii="Times New Roman" w:eastAsia="Times New Roman" w:hAnsi="Times New Roman" w:cs="Times New Roman"/>
          <w:sz w:val="18"/>
        </w:rPr>
        <w:t>Договору</w:t>
      </w:r>
      <w:r>
        <w:rPr>
          <w:rFonts w:ascii="Times New Roman" w:eastAsia="Times New Roman" w:hAnsi="Times New Roman" w:cs="Times New Roman"/>
          <w:sz w:val="18"/>
        </w:rPr>
        <w:t xml:space="preserve"> № ___</w:t>
      </w:r>
      <w:r w:rsidR="005D0C44">
        <w:rPr>
          <w:rFonts w:ascii="Times New Roman" w:eastAsia="Times New Roman" w:hAnsi="Times New Roman" w:cs="Times New Roman"/>
          <w:sz w:val="18"/>
        </w:rPr>
        <w:t>_____________</w:t>
      </w:r>
    </w:p>
    <w:p w:rsidR="00E7425C" w:rsidRDefault="00C169B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от «___» __________ 2015 г.</w:t>
      </w:r>
    </w:p>
    <w:p w:rsidR="00E7425C" w:rsidRDefault="00E74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E7425C" w:rsidRDefault="00E74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E7425C" w:rsidRDefault="00E74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E7425C" w:rsidRPr="00CE4C66" w:rsidRDefault="00C16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0E4EB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Календарный график </w:t>
      </w:r>
    </w:p>
    <w:p w:rsidR="00E7425C" w:rsidRPr="00CE4C66" w:rsidRDefault="00C16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E4C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оказания услуг по оперативно-техническому обслуживанию</w:t>
      </w:r>
      <w:r w:rsidR="00EB3E56" w:rsidRPr="00CE4C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E4EB2" w:rsidRPr="00CE4C66" w:rsidRDefault="00EB3E56" w:rsidP="00CE4C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E4C66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комплекса инженерно-технических средств охраны  (ИТСО)</w:t>
      </w:r>
      <w:r w:rsidR="000E4EB2" w:rsidRPr="00CE4C66">
        <w:rPr>
          <w:rFonts w:ascii="Times New Roman" w:eastAsia="Times New Roman" w:hAnsi="Times New Roman"/>
          <w:sz w:val="24"/>
          <w:szCs w:val="24"/>
        </w:rPr>
        <w:t>, выполнению работ по заявкам и заправке дизель-генераторных установок дизельным топливом</w:t>
      </w:r>
    </w:p>
    <w:p w:rsidR="000E4EB2" w:rsidRDefault="000E4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E7425C" w:rsidRDefault="00E74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4159"/>
        <w:gridCol w:w="2377"/>
        <w:gridCol w:w="2377"/>
      </w:tblGrid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 w:rsidP="00DE0D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425C" w:rsidRDefault="00C169B2" w:rsidP="00DE0D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услуг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425C" w:rsidRDefault="00C169B2" w:rsidP="00DE0D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начала выполнения услуг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425C" w:rsidRDefault="00C169B2" w:rsidP="00DE0D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окончания выполнения услуг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3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C169B2">
              <w:rPr>
                <w:rFonts w:ascii="Times New Roman" w:eastAsia="Times New Roman" w:hAnsi="Times New Roman" w:cs="Times New Roman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69B2">
              <w:rPr>
                <w:rFonts w:ascii="Times New Roman" w:eastAsia="Times New Roman" w:hAnsi="Times New Roman" w:cs="Times New Roman"/>
                <w:sz w:val="24"/>
              </w:rPr>
              <w:t>.201</w:t>
            </w:r>
            <w:r w:rsidR="002A54B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  <w:r w:rsidR="00A51831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A51831">
              <w:rPr>
                <w:rFonts w:ascii="Times New Roman" w:eastAsia="Times New Roman" w:hAnsi="Times New Roman" w:cs="Times New Roman"/>
                <w:sz w:val="24"/>
              </w:rPr>
              <w:t>.2015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A51831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01.0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07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E7425C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462EB6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01.1</w:t>
            </w:r>
            <w:r w:rsidR="005D0C4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5D0C44" w:rsidP="005D0C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462EB6">
              <w:rPr>
                <w:rFonts w:ascii="Times New Roman" w:eastAsia="Times New Roman" w:hAnsi="Times New Roman" w:cs="Times New Roman"/>
                <w:sz w:val="24"/>
              </w:rPr>
              <w:t>.2016</w:t>
            </w:r>
          </w:p>
        </w:tc>
      </w:tr>
      <w:tr w:rsidR="005D0C44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0C44" w:rsidRDefault="005D0C44" w:rsidP="005D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0C44" w:rsidRDefault="005D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Эксплуатация и техническое обслуживание комплекса ИТСО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0C44" w:rsidRDefault="005D0C44" w:rsidP="005D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01.12.2016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0C44" w:rsidDel="005D0C44" w:rsidRDefault="005D0C44" w:rsidP="005D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15.12.2016</w:t>
            </w:r>
          </w:p>
        </w:tc>
      </w:tr>
      <w:tr w:rsidR="00024AA6" w:rsidTr="005D0C44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AA6" w:rsidRDefault="00024AA6" w:rsidP="0002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AA6" w:rsidRDefault="0002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Выполнение работ по заявкам и заправка дизельным топливом ДГУ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AA6" w:rsidRDefault="00024AA6" w:rsidP="0002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  <w:r w:rsidRPr="00287CB8">
              <w:rPr>
                <w:rFonts w:ascii="Times New Roman" w:eastAsia="Times New Roman" w:hAnsi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287CB8">
              <w:rPr>
                <w:rFonts w:ascii="Times New Roman" w:eastAsia="Times New Roman" w:hAnsi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AA6" w:rsidRDefault="00024AA6" w:rsidP="0002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15.12</w:t>
            </w:r>
            <w:r w:rsidRPr="00287CB8">
              <w:rPr>
                <w:rFonts w:ascii="Times New Roman" w:eastAsia="Times New Roman" w:hAnsi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7425C" w:rsidRDefault="00E7425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E7425C" w:rsidRDefault="000B6C9E" w:rsidP="00CE4C66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</w:p>
    <w:p w:rsidR="00E7425C" w:rsidRDefault="00E7425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2"/>
        <w:gridCol w:w="4491"/>
      </w:tblGrid>
      <w:tr w:rsidR="00E7425C" w:rsidTr="00C169B2">
        <w:trPr>
          <w:trHeight w:val="70"/>
        </w:trPr>
        <w:tc>
          <w:tcPr>
            <w:tcW w:w="5245" w:type="dxa"/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ЗАКАЗЧИК:</w:t>
            </w:r>
          </w:p>
          <w:p w:rsidR="00E7425C" w:rsidRDefault="00C1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ООО «ОДПС Сколково»</w:t>
            </w:r>
          </w:p>
          <w:p w:rsidR="00E7425C" w:rsidRDefault="00C1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</w:t>
            </w:r>
          </w:p>
          <w:p w:rsidR="00E7425C" w:rsidRDefault="00E74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7425C" w:rsidRDefault="00C1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  А.С. Савченко </w:t>
            </w:r>
          </w:p>
          <w:p w:rsidR="00E7425C" w:rsidRDefault="00C1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м.п.     </w:t>
            </w:r>
          </w:p>
          <w:p w:rsidR="00E7425C" w:rsidDel="001D2C32" w:rsidRDefault="00E7425C">
            <w:pPr>
              <w:spacing w:after="0" w:line="240" w:lineRule="auto"/>
              <w:rPr>
                <w:del w:id="0" w:author="Chekin Vladimir" w:date="2015-12-07T15:44:00Z"/>
                <w:rFonts w:ascii="Times New Roman" w:eastAsia="Times New Roman" w:hAnsi="Times New Roman" w:cs="Times New Roman"/>
                <w:sz w:val="24"/>
              </w:rPr>
            </w:pPr>
          </w:p>
          <w:p w:rsidR="00E7425C" w:rsidRDefault="00E7425C">
            <w:pPr>
              <w:spacing w:after="0" w:line="240" w:lineRule="auto"/>
            </w:pPr>
            <w:bookmarkStart w:id="1" w:name="_GoBack"/>
            <w:bookmarkEnd w:id="1"/>
          </w:p>
        </w:tc>
        <w:tc>
          <w:tcPr>
            <w:tcW w:w="4708" w:type="dxa"/>
            <w:shd w:val="clear" w:color="000000" w:fill="FFFFFF"/>
            <w:tcMar>
              <w:left w:w="108" w:type="dxa"/>
              <w:right w:w="108" w:type="dxa"/>
            </w:tcMar>
          </w:tcPr>
          <w:p w:rsidR="00E7425C" w:rsidRDefault="00C16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         ИСПОЛНИТЕЛЬ:</w:t>
            </w:r>
          </w:p>
          <w:p w:rsidR="00E7425C" w:rsidRDefault="00E74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47613" w:rsidRDefault="0054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47613" w:rsidRDefault="0054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7425C" w:rsidRDefault="00C16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547613">
              <w:rPr>
                <w:rFonts w:ascii="Times New Roman" w:eastAsia="Times New Roman" w:hAnsi="Times New Roman" w:cs="Times New Roman"/>
                <w:sz w:val="24"/>
              </w:rPr>
              <w:t>Ф.И.О.</w:t>
            </w:r>
          </w:p>
          <w:p w:rsidR="00E7425C" w:rsidRDefault="00C1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м.п.     </w:t>
            </w:r>
          </w:p>
          <w:p w:rsidR="00E7425C" w:rsidRDefault="00E74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7425C" w:rsidRDefault="00C169B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</w:tr>
    </w:tbl>
    <w:p w:rsidR="00E7425C" w:rsidRDefault="00E7425C">
      <w:pPr>
        <w:rPr>
          <w:rFonts w:ascii="Calibri" w:eastAsia="Calibri" w:hAnsi="Calibri" w:cs="Calibri"/>
        </w:rPr>
      </w:pPr>
    </w:p>
    <w:sectPr w:rsidR="00E74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revisionView w:markup="0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5C"/>
    <w:rsid w:val="00024AA6"/>
    <w:rsid w:val="000B6C9E"/>
    <w:rsid w:val="000E4EB2"/>
    <w:rsid w:val="001D2C32"/>
    <w:rsid w:val="002A54BE"/>
    <w:rsid w:val="00462EB6"/>
    <w:rsid w:val="00547613"/>
    <w:rsid w:val="005D0C44"/>
    <w:rsid w:val="00830F27"/>
    <w:rsid w:val="00A51831"/>
    <w:rsid w:val="00C169B2"/>
    <w:rsid w:val="00CE4C66"/>
    <w:rsid w:val="00DE0D7F"/>
    <w:rsid w:val="00E7425C"/>
    <w:rsid w:val="00E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B6C9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B6C9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B6C9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B6C9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B6C9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B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B6C9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B6C9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B6C9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B6C9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B6C9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B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Chekin Vladimir</dc:creator>
  <cp:lastModifiedBy>Chekin Vladimir</cp:lastModifiedBy>
  <cp:revision>2</cp:revision>
  <dcterms:created xsi:type="dcterms:W3CDTF">2015-12-07T12:46:00Z</dcterms:created>
  <dcterms:modified xsi:type="dcterms:W3CDTF">2015-12-07T12:46:00Z</dcterms:modified>
</cp:coreProperties>
</file>